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11248" w:type="dxa"/>
        <w:tblInd w:w="-739" w:type="dxa"/>
        <w:tblBorders>
          <w:top w:val="single" w:sz="24" w:space="0" w:color="auto"/>
          <w:left w:val="single" w:sz="24" w:space="0" w:color="auto"/>
          <w:bottom w:val="single" w:sz="24" w:space="0" w:color="auto"/>
          <w:right w:val="single" w:sz="24" w:space="0" w:color="auto"/>
          <w:insideH w:val="single" w:sz="24" w:space="0" w:color="auto"/>
          <w:insideV w:val="single" w:sz="24" w:space="0" w:color="auto"/>
        </w:tblBorders>
        <w:tblLook w:val="0000" w:firstRow="0" w:lastRow="0" w:firstColumn="0" w:lastColumn="0" w:noHBand="0" w:noVBand="0"/>
      </w:tblPr>
      <w:tblGrid>
        <w:gridCol w:w="11248"/>
      </w:tblGrid>
      <w:tr w:rsidR="005D544F" w14:paraId="7B0F7B37" w14:textId="77777777" w:rsidTr="00E018DC">
        <w:trPr>
          <w:trHeight w:val="13832"/>
        </w:trPr>
        <w:tc>
          <w:tcPr>
            <w:tcW w:w="11248" w:type="dxa"/>
            <w:shd w:val="clear" w:color="auto" w:fill="auto"/>
          </w:tcPr>
          <w:p w14:paraId="18DF8A2B" w14:textId="099C2185" w:rsidR="005D544F" w:rsidRDefault="00FC5AB9" w:rsidP="005D5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0"/>
                <w:szCs w:val="30"/>
                <w:lang w:eastAsia="en-GB"/>
              </w:rPr>
            </w:pPr>
            <w:r>
              <w:rPr>
                <w:rFonts w:ascii="Calibri" w:eastAsia="Times New Roman" w:hAnsi="Calibri" w:cs="Times New Roman"/>
                <w:b/>
                <w:bCs/>
                <w:noProof/>
                <w:sz w:val="30"/>
                <w:szCs w:val="30"/>
                <w:lang w:eastAsia="en-GB"/>
              </w:rPr>
              <w:drawing>
                <wp:inline distT="0" distB="0" distL="0" distR="0" wp14:anchorId="45BE913B" wp14:editId="32835E00">
                  <wp:extent cx="2487768" cy="755650"/>
                  <wp:effectExtent l="0" t="0" r="8255" b="6350"/>
                  <wp:docPr id="48713720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8713720" name="Picture 48713720"/>
                          <pic:cNvPicPr/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529904" cy="768449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4E92AB20" w14:textId="77777777" w:rsidR="005D544F" w:rsidRDefault="005D544F" w:rsidP="005D544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sz w:val="30"/>
                <w:szCs w:val="30"/>
                <w:lang w:eastAsia="en-GB"/>
              </w:rPr>
            </w:pPr>
          </w:p>
          <w:p w14:paraId="4C2E2470" w14:textId="7928D4A7" w:rsidR="005D544F" w:rsidRDefault="000543D7" w:rsidP="00913CD8">
            <w:pPr>
              <w:shd w:val="clear" w:color="auto" w:fill="000000" w:themeFill="text1"/>
              <w:spacing w:after="0"/>
              <w:jc w:val="center"/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n-GB"/>
              </w:rPr>
            </w:pPr>
            <w:r w:rsidRPr="00D81191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n-GB"/>
              </w:rPr>
              <w:t xml:space="preserve">CALL FOR APPLICATION FOR CIVIL SOCIETY ORGANIZATIONS TO SUPPORT </w:t>
            </w:r>
            <w:r w:rsidR="00E72E8D" w:rsidRPr="00D81191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n-GB"/>
              </w:rPr>
              <w:t xml:space="preserve">THE </w:t>
            </w:r>
            <w:r w:rsidR="00862D45" w:rsidRPr="00D81191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n-GB"/>
              </w:rPr>
              <w:t>ESTABLISHEMENT OF COMMUNITY ECD</w:t>
            </w:r>
            <w:r w:rsidR="00E72E8D" w:rsidRPr="00D81191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n-GB"/>
              </w:rPr>
              <w:t xml:space="preserve"> CENTRES</w:t>
            </w:r>
            <w:r w:rsidR="00862D45" w:rsidRPr="00D81191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n-GB"/>
              </w:rPr>
              <w:t xml:space="preserve"> </w:t>
            </w:r>
            <w:r w:rsidRPr="00D81191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n-GB"/>
              </w:rPr>
              <w:t>ACROSS 1</w:t>
            </w:r>
            <w:r w:rsidR="006C4FEB" w:rsidRPr="00D81191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n-GB"/>
              </w:rPr>
              <w:t>5</w:t>
            </w:r>
            <w:r w:rsidRPr="00D81191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n-GB"/>
              </w:rPr>
              <w:t xml:space="preserve"> REGIONS OF TANZANIA MAINLAND</w:t>
            </w:r>
            <w:r w:rsidRPr="00913CD8">
              <w:rPr>
                <w:rFonts w:ascii="Calibri" w:eastAsia="Times New Roman" w:hAnsi="Calibri" w:cs="Times New Roman"/>
                <w:b/>
                <w:bCs/>
                <w:sz w:val="32"/>
                <w:szCs w:val="32"/>
                <w:lang w:eastAsia="en-GB"/>
              </w:rPr>
              <w:t xml:space="preserve"> </w:t>
            </w:r>
          </w:p>
          <w:p w14:paraId="1E615FD5" w14:textId="78D1534F" w:rsidR="005D544F" w:rsidRPr="00666D93" w:rsidRDefault="005D544F" w:rsidP="005D544F">
            <w:pPr>
              <w:ind w:left="34" w:hanging="34"/>
              <w:jc w:val="both"/>
              <w:rPr>
                <w:rFonts w:cstheme="minorHAnsi"/>
                <w:sz w:val="28"/>
                <w:szCs w:val="28"/>
              </w:rPr>
            </w:pPr>
            <w:r w:rsidRPr="00666D93">
              <w:rPr>
                <w:rFonts w:cstheme="minorHAnsi"/>
                <w:sz w:val="28"/>
                <w:szCs w:val="28"/>
              </w:rPr>
              <w:t xml:space="preserve">Tanzania Early Childhood Development Network (TECDEN) is a national umbrella network of Early Childhood Development (ECD) Civil Society Organisations </w:t>
            </w:r>
            <w:r w:rsidR="009B3D79">
              <w:rPr>
                <w:rFonts w:cstheme="minorHAnsi"/>
                <w:sz w:val="28"/>
                <w:szCs w:val="28"/>
              </w:rPr>
              <w:t xml:space="preserve">(CSOs) </w:t>
            </w:r>
            <w:r w:rsidRPr="00666D93">
              <w:rPr>
                <w:rFonts w:cstheme="minorHAnsi"/>
                <w:sz w:val="28"/>
                <w:szCs w:val="28"/>
              </w:rPr>
              <w:t>working to promote Early Childhood Development in Tanzania by influencing change in policies, progr</w:t>
            </w:r>
            <w:r w:rsidR="00D34C12">
              <w:rPr>
                <w:rFonts w:cstheme="minorHAnsi"/>
                <w:sz w:val="28"/>
                <w:szCs w:val="28"/>
              </w:rPr>
              <w:t>am</w:t>
            </w:r>
            <w:r w:rsidRPr="00666D93">
              <w:rPr>
                <w:rFonts w:cstheme="minorHAnsi"/>
                <w:sz w:val="28"/>
                <w:szCs w:val="28"/>
              </w:rPr>
              <w:t>s</w:t>
            </w:r>
            <w:r w:rsidR="00D34C12">
              <w:rPr>
                <w:rFonts w:cstheme="minorHAnsi"/>
                <w:sz w:val="28"/>
                <w:szCs w:val="28"/>
              </w:rPr>
              <w:t>,</w:t>
            </w:r>
            <w:r w:rsidRPr="00666D93">
              <w:rPr>
                <w:rFonts w:cstheme="minorHAnsi"/>
                <w:sz w:val="28"/>
                <w:szCs w:val="28"/>
              </w:rPr>
              <w:t xml:space="preserve"> and practic</w:t>
            </w:r>
            <w:r w:rsidR="00D34C12">
              <w:rPr>
                <w:rFonts w:cstheme="minorHAnsi"/>
                <w:sz w:val="28"/>
                <w:szCs w:val="28"/>
              </w:rPr>
              <w:t xml:space="preserve">es. Our work aims to impact </w:t>
            </w:r>
            <w:r w:rsidRPr="00666D93">
              <w:rPr>
                <w:rFonts w:cstheme="minorHAnsi"/>
                <w:sz w:val="28"/>
                <w:szCs w:val="28"/>
              </w:rPr>
              <w:t>children</w:t>
            </w:r>
            <w:r w:rsidR="00D34C12">
              <w:rPr>
                <w:rFonts w:cstheme="minorHAnsi"/>
                <w:sz w:val="28"/>
                <w:szCs w:val="28"/>
              </w:rPr>
              <w:t>’s</w:t>
            </w:r>
            <w:r w:rsidRPr="00666D93">
              <w:rPr>
                <w:rFonts w:cstheme="minorHAnsi"/>
                <w:sz w:val="28"/>
                <w:szCs w:val="28"/>
              </w:rPr>
              <w:t xml:space="preserve"> holistic development, inspired by a vision </w:t>
            </w:r>
            <w:r w:rsidR="00D34C12">
              <w:rPr>
                <w:rFonts w:cstheme="minorHAnsi"/>
                <w:sz w:val="28"/>
                <w:szCs w:val="28"/>
              </w:rPr>
              <w:t xml:space="preserve">of </w:t>
            </w:r>
            <w:r w:rsidR="00D34C12" w:rsidRPr="00D34C12">
              <w:rPr>
                <w:rFonts w:cstheme="minorHAnsi"/>
                <w:b/>
                <w:sz w:val="28"/>
                <w:szCs w:val="28"/>
                <w:lang w:val="en-US"/>
              </w:rPr>
              <w:t>a society where all children are developmentally on track to reach their full potential</w:t>
            </w:r>
            <w:r w:rsidR="00D34C12" w:rsidRPr="00D34C12">
              <w:rPr>
                <w:rFonts w:cstheme="minorHAnsi"/>
                <w:sz w:val="28"/>
                <w:szCs w:val="28"/>
                <w:lang w:val="en-US"/>
              </w:rPr>
              <w:t xml:space="preserve">. </w:t>
            </w:r>
            <w:r w:rsidRPr="00666D93">
              <w:rPr>
                <w:rFonts w:cstheme="minorHAnsi"/>
                <w:sz w:val="28"/>
                <w:szCs w:val="28"/>
              </w:rPr>
              <w:t>TECDEN has been in operation since 2000 and is a leading platform for ECD dialogue coordination among civil society, government</w:t>
            </w:r>
            <w:r w:rsidR="00D34C12">
              <w:rPr>
                <w:rFonts w:cstheme="minorHAnsi"/>
                <w:sz w:val="28"/>
                <w:szCs w:val="28"/>
              </w:rPr>
              <w:t>,</w:t>
            </w:r>
            <w:r w:rsidRPr="00666D93">
              <w:rPr>
                <w:rFonts w:cstheme="minorHAnsi"/>
                <w:sz w:val="28"/>
                <w:szCs w:val="28"/>
              </w:rPr>
              <w:t xml:space="preserve"> and other stakeholders</w:t>
            </w:r>
            <w:r w:rsidR="009B3D79">
              <w:rPr>
                <w:rFonts w:cstheme="minorHAnsi"/>
                <w:sz w:val="28"/>
                <w:szCs w:val="28"/>
              </w:rPr>
              <w:t xml:space="preserve">, for more info see: </w:t>
            </w:r>
            <w:hyperlink r:id="rId7" w:history="1">
              <w:r w:rsidRPr="00174792">
                <w:rPr>
                  <w:rStyle w:val="Hyperlink"/>
                  <w:rFonts w:cstheme="minorHAnsi"/>
                  <w:sz w:val="28"/>
                  <w:szCs w:val="28"/>
                </w:rPr>
                <w:t>https://www.tecden.or.tz/</w:t>
              </w:r>
            </w:hyperlink>
            <w:r w:rsidRPr="00174792">
              <w:rPr>
                <w:rFonts w:cstheme="minorHAnsi"/>
                <w:sz w:val="28"/>
                <w:szCs w:val="28"/>
              </w:rPr>
              <w:t xml:space="preserve">.  </w:t>
            </w:r>
          </w:p>
          <w:p w14:paraId="4E8C1FF9" w14:textId="384198D8" w:rsidR="005D544F" w:rsidRPr="00174792" w:rsidRDefault="00913CD8" w:rsidP="005D544F">
            <w:pPr>
              <w:widowControl w:val="0"/>
              <w:overflowPunct w:val="0"/>
              <w:autoSpaceDE w:val="0"/>
              <w:autoSpaceDN w:val="0"/>
              <w:adjustRightInd w:val="0"/>
              <w:spacing w:before="60" w:line="264" w:lineRule="auto"/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TECDEN</w:t>
            </w:r>
            <w:r w:rsidR="00113B33">
              <w:rPr>
                <w:rFonts w:cstheme="minorHAnsi"/>
                <w:sz w:val="28"/>
                <w:szCs w:val="28"/>
              </w:rPr>
              <w:t xml:space="preserve"> </w:t>
            </w:r>
            <w:r w:rsidR="005D544F" w:rsidRPr="00666D93">
              <w:rPr>
                <w:rFonts w:cstheme="minorHAnsi"/>
                <w:sz w:val="28"/>
                <w:szCs w:val="28"/>
              </w:rPr>
              <w:t xml:space="preserve">secured funding from the </w:t>
            </w:r>
            <w:r w:rsidR="00113B33">
              <w:rPr>
                <w:rFonts w:cstheme="minorHAnsi"/>
                <w:sz w:val="28"/>
                <w:szCs w:val="28"/>
              </w:rPr>
              <w:t>Echidna Giving</w:t>
            </w:r>
            <w:ins w:id="0" w:author="Michael Cosmas Ihuya" w:date="2025-06-09T17:03:00Z" w16du:dateUtc="2025-06-09T14:03:00Z">
              <w:r w:rsidR="00E80392">
                <w:rPr>
                  <w:rFonts w:cstheme="minorHAnsi"/>
                  <w:sz w:val="28"/>
                  <w:szCs w:val="28"/>
                </w:rPr>
                <w:t xml:space="preserve"> with a project called</w:t>
              </w:r>
            </w:ins>
            <w:r w:rsidR="00113B33">
              <w:rPr>
                <w:rFonts w:cstheme="minorHAnsi"/>
                <w:sz w:val="28"/>
                <w:szCs w:val="28"/>
              </w:rPr>
              <w:t xml:space="preserve"> </w:t>
            </w:r>
            <w:ins w:id="1" w:author="Michael Cosmas Ihuya" w:date="2025-06-09T17:03:00Z" w16du:dateUtc="2025-06-09T14:03:00Z">
              <w:r w:rsidR="00E80392">
                <w:rPr>
                  <w:rFonts w:cstheme="minorHAnsi"/>
                  <w:sz w:val="28"/>
                  <w:szCs w:val="28"/>
                </w:rPr>
                <w:t>“</w:t>
              </w:r>
            </w:ins>
            <w:r w:rsidR="00813FE8" w:rsidRPr="00813FE8">
              <w:rPr>
                <w:rFonts w:cstheme="minorHAnsi"/>
                <w:sz w:val="28"/>
                <w:szCs w:val="28"/>
              </w:rPr>
              <w:t>Strengthening TECDEN’s Operations and Sustainability (STOS</w:t>
            </w:r>
            <w:r w:rsidR="00C55D26">
              <w:rPr>
                <w:rFonts w:cstheme="minorHAnsi"/>
                <w:sz w:val="28"/>
                <w:szCs w:val="28"/>
              </w:rPr>
              <w:t>)</w:t>
            </w:r>
            <w:ins w:id="2" w:author="Michael Cosmas Ihuya" w:date="2025-06-09T17:03:00Z" w16du:dateUtc="2025-06-09T14:03:00Z">
              <w:r w:rsidR="00E80392">
                <w:rPr>
                  <w:rFonts w:cstheme="minorHAnsi"/>
                  <w:sz w:val="28"/>
                  <w:szCs w:val="28"/>
                </w:rPr>
                <w:t>”</w:t>
              </w:r>
            </w:ins>
            <w:r w:rsidR="00813FE8" w:rsidRPr="00813FE8">
              <w:rPr>
                <w:rFonts w:cstheme="minorHAnsi"/>
                <w:sz w:val="28"/>
                <w:szCs w:val="28"/>
              </w:rPr>
              <w:t xml:space="preserve"> </w:t>
            </w:r>
            <w:r w:rsidR="00443C5C">
              <w:rPr>
                <w:rFonts w:cstheme="minorHAnsi"/>
                <w:sz w:val="28"/>
                <w:szCs w:val="28"/>
              </w:rPr>
              <w:t>a</w:t>
            </w:r>
            <w:r>
              <w:rPr>
                <w:rFonts w:cstheme="minorHAnsi"/>
                <w:sz w:val="28"/>
                <w:szCs w:val="28"/>
              </w:rPr>
              <w:t>cross national and sub-national level</w:t>
            </w:r>
            <w:r w:rsidR="009B3D79">
              <w:rPr>
                <w:rFonts w:cstheme="minorHAnsi"/>
                <w:sz w:val="28"/>
                <w:szCs w:val="28"/>
              </w:rPr>
              <w:t>s</w:t>
            </w:r>
            <w:r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7BDE3504" w14:textId="1A2CB86D" w:rsidR="005D544F" w:rsidRDefault="008D3EA4" w:rsidP="005C7123">
            <w:pPr>
              <w:widowControl w:val="0"/>
              <w:overflowPunct w:val="0"/>
              <w:autoSpaceDE w:val="0"/>
              <w:autoSpaceDN w:val="0"/>
              <w:adjustRightInd w:val="0"/>
              <w:spacing w:before="60" w:line="264" w:lineRule="auto"/>
              <w:jc w:val="both"/>
              <w:rPr>
                <w:rFonts w:cstheme="minorHAnsi"/>
                <w:sz w:val="28"/>
                <w:szCs w:val="28"/>
              </w:rPr>
            </w:pPr>
            <w:r w:rsidRPr="008D3EA4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This is a three-year project from 2025 to 2027 funded by Echidna Giving which will be implemented in Tanzania mainland to </w:t>
            </w:r>
            <w:del w:id="3" w:author="Michael Cosmas Ihuya" w:date="2025-06-09T17:24:00Z" w16du:dateUtc="2025-06-09T14:24:00Z">
              <w:r w:rsidRPr="008D3EA4" w:rsidDel="00041491">
                <w:rPr>
                  <w:rFonts w:eastAsia="Times New Roman" w:cs="Times New Roman"/>
                  <w:sz w:val="28"/>
                  <w:szCs w:val="28"/>
                  <w:lang w:eastAsia="en-GB"/>
                </w:rPr>
                <w:delText xml:space="preserve">implement </w:delText>
              </w:r>
            </w:del>
            <w:ins w:id="4" w:author="Michael Cosmas Ihuya" w:date="2025-06-09T17:24:00Z" w16du:dateUtc="2025-06-09T14:24:00Z">
              <w:r w:rsidR="00041491">
                <w:rPr>
                  <w:rFonts w:eastAsia="Times New Roman" w:cs="Times New Roman"/>
                  <w:sz w:val="28"/>
                  <w:szCs w:val="28"/>
                  <w:lang w:eastAsia="en-GB"/>
                </w:rPr>
                <w:t>support</w:t>
              </w:r>
              <w:r w:rsidR="00041491" w:rsidRPr="008D3EA4">
                <w:rPr>
                  <w:rFonts w:eastAsia="Times New Roman" w:cs="Times New Roman"/>
                  <w:sz w:val="28"/>
                  <w:szCs w:val="28"/>
                  <w:lang w:eastAsia="en-GB"/>
                </w:rPr>
                <w:t xml:space="preserve"> </w:t>
              </w:r>
            </w:ins>
            <w:r w:rsidRPr="008D3EA4">
              <w:rPr>
                <w:rFonts w:eastAsia="Times New Roman" w:cs="Times New Roman"/>
                <w:sz w:val="28"/>
                <w:szCs w:val="28"/>
                <w:lang w:eastAsia="en-GB"/>
              </w:rPr>
              <w:t>the National Multisectoral Early Childhood Development Program (NM-ECDP) 2021/2022-2025/2026 which was launched in December 2021</w:t>
            </w:r>
            <w:ins w:id="5" w:author="Michael Cosmas Ihuya" w:date="2025-06-09T17:25:00Z" w16du:dateUtc="2025-06-09T14:25:00Z">
              <w:r w:rsidR="00041491">
                <w:rPr>
                  <w:rFonts w:eastAsia="Times New Roman" w:cs="Times New Roman"/>
                  <w:sz w:val="28"/>
                  <w:szCs w:val="28"/>
                  <w:lang w:eastAsia="en-GB"/>
                </w:rPr>
                <w:t>. The project</w:t>
              </w:r>
            </w:ins>
            <w:ins w:id="6" w:author="Michael Cosmas Ihuya" w:date="2025-06-09T17:26:00Z" w16du:dateUtc="2025-06-09T14:26:00Z">
              <w:r w:rsidR="00041491">
                <w:rPr>
                  <w:rFonts w:eastAsia="Times New Roman" w:cs="Times New Roman"/>
                  <w:sz w:val="28"/>
                  <w:szCs w:val="28"/>
                  <w:lang w:eastAsia="en-GB"/>
                </w:rPr>
                <w:t xml:space="preserve"> will cover</w:t>
              </w:r>
            </w:ins>
            <w:r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</w:t>
            </w:r>
            <w:del w:id="7" w:author="Michael Cosmas Ihuya" w:date="2025-06-09T17:26:00Z" w16du:dateUtc="2025-06-09T14:26:00Z">
              <w:r w:rsidR="00706B74" w:rsidDel="00041491">
                <w:rPr>
                  <w:rFonts w:eastAsia="Times New Roman" w:cs="Times New Roman"/>
                  <w:sz w:val="28"/>
                  <w:szCs w:val="28"/>
                  <w:lang w:eastAsia="en-GB"/>
                </w:rPr>
                <w:delText xml:space="preserve">with </w:delText>
              </w:r>
            </w:del>
            <w:del w:id="8" w:author="Michael Cosmas Ihuya" w:date="2025-06-09T17:24:00Z" w16du:dateUtc="2025-06-09T14:24:00Z">
              <w:r w:rsidR="00706B74" w:rsidRPr="00BA6EB8" w:rsidDel="00041491">
                <w:rPr>
                  <w:rFonts w:eastAsia="Times New Roman" w:cs="Times New Roman"/>
                  <w:sz w:val="28"/>
                  <w:szCs w:val="28"/>
                  <w:lang w:eastAsia="en-GB"/>
                </w:rPr>
                <w:delText>16</w:delText>
              </w:r>
              <w:r w:rsidR="00E81A9C" w:rsidDel="00041491">
                <w:rPr>
                  <w:rFonts w:eastAsia="Times New Roman" w:cs="Times New Roman"/>
                  <w:sz w:val="28"/>
                  <w:szCs w:val="28"/>
                  <w:lang w:eastAsia="en-GB"/>
                </w:rPr>
                <w:delText xml:space="preserve"> </w:delText>
              </w:r>
            </w:del>
            <w:ins w:id="9" w:author="Michael Cosmas Ihuya" w:date="2025-06-09T17:24:00Z" w16du:dateUtc="2025-06-09T14:24:00Z">
              <w:r w:rsidR="00041491" w:rsidRPr="00BA6EB8">
                <w:rPr>
                  <w:rFonts w:eastAsia="Times New Roman" w:cs="Times New Roman"/>
                  <w:sz w:val="28"/>
                  <w:szCs w:val="28"/>
                  <w:lang w:eastAsia="en-GB"/>
                </w:rPr>
                <w:t>1</w:t>
              </w:r>
              <w:r w:rsidR="00041491">
                <w:rPr>
                  <w:rFonts w:eastAsia="Times New Roman" w:cs="Times New Roman"/>
                  <w:sz w:val="28"/>
                  <w:szCs w:val="28"/>
                  <w:lang w:eastAsia="en-GB"/>
                </w:rPr>
                <w:t>5</w:t>
              </w:r>
              <w:r w:rsidR="00041491">
                <w:rPr>
                  <w:rFonts w:eastAsia="Times New Roman" w:cs="Times New Roman"/>
                  <w:sz w:val="28"/>
                  <w:szCs w:val="28"/>
                  <w:lang w:eastAsia="en-GB"/>
                </w:rPr>
                <w:t xml:space="preserve"> </w:t>
              </w:r>
            </w:ins>
            <w:r w:rsidR="00E81A9C">
              <w:rPr>
                <w:rFonts w:eastAsia="Times New Roman" w:cs="Times New Roman"/>
                <w:sz w:val="28"/>
                <w:szCs w:val="28"/>
                <w:lang w:eastAsia="en-GB"/>
              </w:rPr>
              <w:t>regions</w:t>
            </w:r>
            <w:r w:rsidR="00AD1B17" w:rsidRPr="00706B74">
              <w:rPr>
                <w:rFonts w:eastAsia="Times New Roman" w:cs="Times New Roman"/>
                <w:color w:val="FF0000"/>
                <w:sz w:val="28"/>
                <w:szCs w:val="28"/>
                <w:lang w:eastAsia="en-GB"/>
              </w:rPr>
              <w:t xml:space="preserve"> </w:t>
            </w:r>
            <w:r w:rsidR="00D34C12">
              <w:rPr>
                <w:rFonts w:eastAsia="Times New Roman" w:cs="Times New Roman"/>
                <w:sz w:val="28"/>
                <w:szCs w:val="28"/>
                <w:lang w:eastAsia="en-GB"/>
              </w:rPr>
              <w:t>these</w:t>
            </w:r>
            <w:r w:rsidR="00E81A9C" w:rsidRPr="00E81A9C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are</w:t>
            </w:r>
            <w:r w:rsidR="005D544F" w:rsidRPr="00E81A9C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</w:t>
            </w:r>
            <w:proofErr w:type="spellStart"/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>Singida</w:t>
            </w:r>
            <w:proofErr w:type="spellEnd"/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 xml:space="preserve">, </w:t>
            </w:r>
            <w:r w:rsidR="00E17026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>Lindi</w:t>
            </w:r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 xml:space="preserve">, </w:t>
            </w:r>
            <w:r w:rsidR="00405AAF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>Dodoma</w:t>
            </w:r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 xml:space="preserve">, </w:t>
            </w:r>
            <w:proofErr w:type="spellStart"/>
            <w:r w:rsidR="00C013AA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>Rukwa</w:t>
            </w:r>
            <w:proofErr w:type="spellEnd"/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 xml:space="preserve">, Katavi, Simiyu, </w:t>
            </w:r>
            <w:r w:rsidR="002D0046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>Manyara</w:t>
            </w:r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 xml:space="preserve">, Tanga, </w:t>
            </w:r>
            <w:proofErr w:type="spellStart"/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>Pwani</w:t>
            </w:r>
            <w:proofErr w:type="spellEnd"/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 xml:space="preserve">, Mtwara, Ruvuma, </w:t>
            </w:r>
            <w:proofErr w:type="spellStart"/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>Njombe</w:t>
            </w:r>
            <w:proofErr w:type="spellEnd"/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>, Iringa, Kigoma</w:t>
            </w:r>
            <w:r w:rsid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>,</w:t>
            </w:r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 xml:space="preserve"> </w:t>
            </w:r>
            <w:r w:rsidR="00E81A9C" w:rsidRPr="00E81A9C">
              <w:rPr>
                <w:rFonts w:ascii="Gill Sans MT" w:eastAsia="Gill Sans MT" w:hAnsi="Gill Sans MT" w:cs="Gill Sans MT"/>
                <w:color w:val="000000"/>
                <w:sz w:val="24"/>
                <w:lang w:val="en-US"/>
              </w:rPr>
              <w:t>and</w:t>
            </w:r>
            <w:r w:rsidR="00E81A9C" w:rsidRPr="00E81A9C">
              <w:rPr>
                <w:rFonts w:ascii="Gill Sans MT" w:eastAsia="Gill Sans MT" w:hAnsi="Gill Sans MT" w:cs="Gill Sans MT"/>
                <w:b/>
                <w:color w:val="000000"/>
                <w:sz w:val="24"/>
                <w:lang w:val="en-US"/>
              </w:rPr>
              <w:t xml:space="preserve"> Songwe</w:t>
            </w:r>
            <w:r w:rsidR="00E81A9C">
              <w:rPr>
                <w:rFonts w:eastAsia="Times New Roman" w:cs="Times New Roman"/>
                <w:sz w:val="28"/>
                <w:szCs w:val="28"/>
                <w:lang w:eastAsia="en-GB"/>
              </w:rPr>
              <w:t>.</w:t>
            </w:r>
            <w:r w:rsidR="00AD1B17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TECDEN is looking for </w:t>
            </w:r>
            <w:r w:rsidR="00AD1B17" w:rsidRPr="005C7123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 xml:space="preserve">one </w:t>
            </w:r>
            <w:r w:rsidR="009B3D79" w:rsidRPr="005C7123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 xml:space="preserve">focal </w:t>
            </w:r>
            <w:r w:rsidR="005D544F" w:rsidRPr="005C7123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 xml:space="preserve">CSO from each </w:t>
            </w:r>
            <w:r w:rsidR="00AD1B17" w:rsidRPr="005C7123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 xml:space="preserve">mentioned </w:t>
            </w:r>
            <w:r w:rsidR="005D544F" w:rsidRPr="005C7123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region</w:t>
            </w:r>
            <w:r w:rsidR="00AD1B17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above</w:t>
            </w:r>
            <w:r w:rsidR="009B3D79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to support project implementation</w:t>
            </w:r>
            <w:r w:rsidR="00E81A9C">
              <w:rPr>
                <w:rFonts w:eastAsia="Times New Roman" w:cs="Times New Roman"/>
                <w:sz w:val="28"/>
                <w:szCs w:val="28"/>
                <w:lang w:eastAsia="en-GB"/>
              </w:rPr>
              <w:t>. I</w:t>
            </w:r>
            <w:r w:rsidR="005D544F">
              <w:rPr>
                <w:rFonts w:eastAsia="Times New Roman" w:cs="Times New Roman"/>
                <w:sz w:val="28"/>
                <w:szCs w:val="28"/>
                <w:lang w:eastAsia="en-GB"/>
              </w:rPr>
              <w:t>nterested CSOs from these regions are invited to apply</w:t>
            </w:r>
            <w:r w:rsidR="0085185B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by</w:t>
            </w:r>
            <w:r w:rsidR="000C5338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downloading </w:t>
            </w:r>
            <w:r w:rsidR="000C5338" w:rsidRPr="002C1DC2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 xml:space="preserve">Call for Application </w:t>
            </w:r>
            <w:r w:rsidR="000C5338" w:rsidRPr="002C1DC2">
              <w:rPr>
                <w:rFonts w:eastAsia="Times New Roman" w:cs="Times New Roman"/>
                <w:sz w:val="28"/>
                <w:szCs w:val="28"/>
                <w:lang w:eastAsia="en-GB"/>
              </w:rPr>
              <w:t>and</w:t>
            </w:r>
            <w:r w:rsidR="000C5338" w:rsidRPr="002C1DC2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 xml:space="preserve"> Application </w:t>
            </w:r>
            <w:r w:rsidR="009B3D79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F</w:t>
            </w:r>
            <w:r w:rsidR="00F27C47">
              <w:rPr>
                <w:rFonts w:eastAsia="Times New Roman" w:cs="Times New Roman"/>
                <w:b/>
                <w:sz w:val="28"/>
                <w:szCs w:val="28"/>
                <w:lang w:eastAsia="en-GB"/>
              </w:rPr>
              <w:t>orm</w:t>
            </w:r>
            <w:r w:rsidR="000C5338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 </w:t>
            </w:r>
            <w:r w:rsidR="009B3D79">
              <w:rPr>
                <w:rFonts w:eastAsia="Times New Roman" w:cs="Times New Roman"/>
                <w:sz w:val="28"/>
                <w:szCs w:val="28"/>
                <w:lang w:eastAsia="en-GB"/>
              </w:rPr>
              <w:t>at</w:t>
            </w:r>
            <w:r w:rsidR="0085185B">
              <w:rPr>
                <w:rFonts w:eastAsia="Times New Roman" w:cs="Times New Roman"/>
                <w:sz w:val="28"/>
                <w:szCs w:val="28"/>
                <w:lang w:eastAsia="en-GB"/>
              </w:rPr>
              <w:t xml:space="preserve">: </w:t>
            </w:r>
            <w:hyperlink r:id="rId8" w:history="1">
              <w:r w:rsidR="000C5338" w:rsidRPr="005C7123">
                <w:rPr>
                  <w:rStyle w:val="Hyperlink"/>
                  <w:rFonts w:cstheme="minorHAnsi"/>
                  <w:b/>
                  <w:sz w:val="28"/>
                  <w:szCs w:val="28"/>
                </w:rPr>
                <w:t>https://w</w:t>
              </w:r>
              <w:r w:rsidR="000C5338" w:rsidRPr="005C7123">
                <w:rPr>
                  <w:rStyle w:val="Hyperlink"/>
                  <w:rFonts w:cstheme="minorHAnsi"/>
                  <w:b/>
                  <w:sz w:val="28"/>
                  <w:szCs w:val="28"/>
                </w:rPr>
                <w:t>ww.tecden.or.tz/</w:t>
              </w:r>
            </w:hyperlink>
            <w:r w:rsidR="005D544F">
              <w:rPr>
                <w:rFonts w:cstheme="minorHAnsi"/>
                <w:sz w:val="28"/>
                <w:szCs w:val="28"/>
              </w:rPr>
              <w:t xml:space="preserve">. </w:t>
            </w:r>
          </w:p>
          <w:p w14:paraId="6E3C8B85" w14:textId="77777777" w:rsidR="005F26FD" w:rsidRDefault="005F26FD" w:rsidP="005C7123">
            <w:pPr>
              <w:widowControl w:val="0"/>
              <w:overflowPunct w:val="0"/>
              <w:autoSpaceDE w:val="0"/>
              <w:autoSpaceDN w:val="0"/>
              <w:adjustRightInd w:val="0"/>
              <w:spacing w:before="60" w:line="264" w:lineRule="auto"/>
              <w:jc w:val="both"/>
              <w:rPr>
                <w:rFonts w:eastAsia="Times New Roman" w:cs="Times New Roman"/>
                <w:sz w:val="28"/>
                <w:szCs w:val="28"/>
                <w:lang w:eastAsia="en-GB"/>
              </w:rPr>
            </w:pPr>
          </w:p>
          <w:p w14:paraId="07EAECD8" w14:textId="3C62D51A" w:rsidR="005D544F" w:rsidRDefault="00D24F7D" w:rsidP="005C7123">
            <w:pPr>
              <w:spacing w:before="60" w:line="264" w:lineRule="auto"/>
              <w:jc w:val="both"/>
              <w:rPr>
                <w:rFonts w:cstheme="minorHAnsi"/>
                <w:sz w:val="28"/>
                <w:szCs w:val="28"/>
              </w:rPr>
            </w:pPr>
            <w:r>
              <w:rPr>
                <w:rFonts w:cstheme="minorHAnsi"/>
                <w:sz w:val="28"/>
                <w:szCs w:val="28"/>
              </w:rPr>
              <w:t>I</w:t>
            </w:r>
            <w:r w:rsidR="005D544F">
              <w:rPr>
                <w:rFonts w:cstheme="minorHAnsi"/>
                <w:sz w:val="28"/>
                <w:szCs w:val="28"/>
              </w:rPr>
              <w:t xml:space="preserve">nterested Civil Society </w:t>
            </w:r>
            <w:r w:rsidR="000C5338">
              <w:rPr>
                <w:rFonts w:cstheme="minorHAnsi"/>
                <w:sz w:val="28"/>
                <w:szCs w:val="28"/>
              </w:rPr>
              <w:t xml:space="preserve">Organizations (CSOs) </w:t>
            </w:r>
            <w:r w:rsidR="000C5338" w:rsidRPr="00B85858">
              <w:rPr>
                <w:rFonts w:cstheme="minorHAnsi"/>
                <w:sz w:val="28"/>
                <w:szCs w:val="28"/>
              </w:rPr>
              <w:t xml:space="preserve">should </w:t>
            </w:r>
            <w:r w:rsidR="000C5338" w:rsidRPr="00A55DEB">
              <w:rPr>
                <w:rFonts w:cstheme="minorHAnsi"/>
                <w:sz w:val="28"/>
                <w:szCs w:val="28"/>
              </w:rPr>
              <w:t>send</w:t>
            </w:r>
            <w:r w:rsidR="005D544F" w:rsidRPr="00A55DEB">
              <w:rPr>
                <w:rFonts w:cstheme="minorHAnsi"/>
                <w:sz w:val="28"/>
                <w:szCs w:val="28"/>
              </w:rPr>
              <w:t xml:space="preserve"> a filled </w:t>
            </w:r>
            <w:r w:rsidR="009B3D79" w:rsidRPr="00A55DEB">
              <w:rPr>
                <w:rFonts w:cstheme="minorHAnsi"/>
                <w:sz w:val="28"/>
                <w:szCs w:val="28"/>
              </w:rPr>
              <w:t xml:space="preserve">Application Form </w:t>
            </w:r>
            <w:r w:rsidR="005D544F" w:rsidRPr="00A55DEB">
              <w:rPr>
                <w:rFonts w:cstheme="minorHAnsi"/>
                <w:sz w:val="28"/>
                <w:szCs w:val="28"/>
              </w:rPr>
              <w:t xml:space="preserve">to TECDEN </w:t>
            </w:r>
            <w:r w:rsidR="00443C5C">
              <w:rPr>
                <w:rFonts w:cstheme="minorHAnsi"/>
                <w:sz w:val="28"/>
                <w:szCs w:val="28"/>
              </w:rPr>
              <w:t>through</w:t>
            </w:r>
            <w:r w:rsidR="005D544F" w:rsidRPr="00174792">
              <w:rPr>
                <w:rFonts w:cstheme="minorHAnsi"/>
                <w:sz w:val="28"/>
                <w:szCs w:val="28"/>
              </w:rPr>
              <w:t>:</w:t>
            </w:r>
            <w:r w:rsidR="005D544F" w:rsidRPr="007D5DB5">
              <w:rPr>
                <w:rFonts w:ascii="Calibri" w:hAnsi="Calibri"/>
                <w:b/>
                <w:szCs w:val="24"/>
              </w:rPr>
              <w:t xml:space="preserve"> </w:t>
            </w:r>
            <w:r w:rsidR="00EF0F53">
              <w:rPr>
                <w:rStyle w:val="Hyperlink"/>
                <w:rFonts w:ascii="Calibri" w:hAnsi="Calibri"/>
                <w:b/>
                <w:sz w:val="28"/>
                <w:szCs w:val="28"/>
              </w:rPr>
              <w:t>ecdnetwork@gmail.com</w:t>
            </w:r>
            <w:r w:rsidR="005D544F" w:rsidRPr="007D5DB5">
              <w:rPr>
                <w:rFonts w:cstheme="minorHAnsi"/>
                <w:sz w:val="28"/>
                <w:szCs w:val="28"/>
              </w:rPr>
              <w:t xml:space="preserve"> </w:t>
            </w:r>
            <w:hyperlink r:id="rId9" w:history="1"/>
            <w:r w:rsidR="005D544F">
              <w:rPr>
                <w:rFonts w:cstheme="minorHAnsi"/>
                <w:sz w:val="28"/>
                <w:szCs w:val="28"/>
              </w:rPr>
              <w:t xml:space="preserve">indicating in the subject line: </w:t>
            </w:r>
            <w:r w:rsidR="005D544F" w:rsidRPr="000C5338">
              <w:rPr>
                <w:rFonts w:cstheme="minorHAnsi"/>
                <w:b/>
                <w:sz w:val="28"/>
                <w:szCs w:val="28"/>
              </w:rPr>
              <w:t>“</w:t>
            </w:r>
            <w:r w:rsidR="00443C5C">
              <w:rPr>
                <w:rFonts w:cstheme="minorHAnsi"/>
                <w:b/>
                <w:sz w:val="28"/>
                <w:szCs w:val="28"/>
              </w:rPr>
              <w:t xml:space="preserve">Name of the Region – </w:t>
            </w:r>
            <w:r w:rsidR="00D82E24">
              <w:rPr>
                <w:rFonts w:cstheme="minorHAnsi"/>
                <w:b/>
                <w:sz w:val="28"/>
                <w:szCs w:val="28"/>
              </w:rPr>
              <w:t xml:space="preserve">Name of the </w:t>
            </w:r>
            <w:r w:rsidR="005D544F" w:rsidRPr="000C5338">
              <w:rPr>
                <w:rFonts w:cstheme="minorHAnsi"/>
                <w:b/>
                <w:sz w:val="28"/>
                <w:szCs w:val="28"/>
              </w:rPr>
              <w:t>CSO</w:t>
            </w:r>
            <w:r w:rsidR="00443C5C">
              <w:rPr>
                <w:rFonts w:cstheme="minorHAnsi"/>
                <w:b/>
                <w:sz w:val="28"/>
                <w:szCs w:val="28"/>
              </w:rPr>
              <w:t xml:space="preserve"> Application</w:t>
            </w:r>
            <w:r w:rsidR="005D544F" w:rsidRPr="000C5338">
              <w:rPr>
                <w:rFonts w:cstheme="minorHAnsi"/>
                <w:b/>
                <w:sz w:val="28"/>
                <w:szCs w:val="28"/>
              </w:rPr>
              <w:t>”.</w:t>
            </w:r>
            <w:r w:rsidR="005D544F" w:rsidRPr="00174792">
              <w:rPr>
                <w:rFonts w:cstheme="minorHAnsi"/>
                <w:sz w:val="28"/>
                <w:szCs w:val="28"/>
              </w:rPr>
              <w:t xml:space="preserve"> </w:t>
            </w:r>
            <w:r w:rsidR="00443C5C">
              <w:rPr>
                <w:rFonts w:cstheme="minorHAnsi"/>
                <w:sz w:val="28"/>
                <w:szCs w:val="28"/>
              </w:rPr>
              <w:t xml:space="preserve">All application documents should be in a </w:t>
            </w:r>
            <w:r w:rsidR="00443C5C" w:rsidRPr="00E81A9C">
              <w:rPr>
                <w:rFonts w:cstheme="minorHAnsi"/>
                <w:b/>
                <w:sz w:val="28"/>
                <w:szCs w:val="28"/>
              </w:rPr>
              <w:t>single pdf format</w:t>
            </w:r>
            <w:r w:rsidR="00443C5C">
              <w:rPr>
                <w:rFonts w:cstheme="minorHAnsi"/>
                <w:sz w:val="28"/>
                <w:szCs w:val="28"/>
              </w:rPr>
              <w:t>.</w:t>
            </w:r>
          </w:p>
          <w:p w14:paraId="3AD5A8DE" w14:textId="2006ADB7" w:rsidR="005B48C8" w:rsidRDefault="005D544F" w:rsidP="005B48C8">
            <w:pPr>
              <w:spacing w:after="100" w:line="252" w:lineRule="auto"/>
              <w:jc w:val="both"/>
              <w:rPr>
                <w:rFonts w:eastAsia="Times New Roman" w:cs="Times New Roman"/>
                <w:sz w:val="28"/>
                <w:szCs w:val="28"/>
                <w:lang w:val="en-US" w:eastAsia="en-GB"/>
              </w:rPr>
            </w:pPr>
            <w:r w:rsidRPr="00174792">
              <w:rPr>
                <w:rFonts w:eastAsia="Times New Roman" w:cs="Times New Roman"/>
                <w:sz w:val="28"/>
                <w:szCs w:val="28"/>
                <w:lang w:val="en-US" w:eastAsia="en-GB"/>
              </w:rPr>
              <w:t xml:space="preserve">Only those </w:t>
            </w:r>
            <w:r>
              <w:rPr>
                <w:rFonts w:eastAsia="Times New Roman" w:cs="Times New Roman"/>
                <w:sz w:val="28"/>
                <w:szCs w:val="28"/>
                <w:lang w:val="en-US" w:eastAsia="en-GB"/>
              </w:rPr>
              <w:t>CSOs</w:t>
            </w:r>
            <w:r w:rsidRPr="00174792">
              <w:rPr>
                <w:rFonts w:eastAsia="Times New Roman" w:cs="Times New Roman"/>
                <w:sz w:val="28"/>
                <w:szCs w:val="28"/>
                <w:lang w:val="en-US" w:eastAsia="en-GB"/>
              </w:rPr>
              <w:t xml:space="preserve"> </w:t>
            </w:r>
            <w:r w:rsidR="009B3D79">
              <w:rPr>
                <w:rFonts w:eastAsia="Times New Roman" w:cs="Times New Roman"/>
                <w:sz w:val="28"/>
                <w:szCs w:val="28"/>
                <w:lang w:val="en-US" w:eastAsia="en-GB"/>
              </w:rPr>
              <w:t xml:space="preserve">shortlisted </w:t>
            </w:r>
            <w:r>
              <w:rPr>
                <w:rFonts w:eastAsia="Times New Roman" w:cs="Times New Roman"/>
                <w:sz w:val="28"/>
                <w:szCs w:val="28"/>
                <w:lang w:val="en-US" w:eastAsia="en-GB"/>
              </w:rPr>
              <w:t xml:space="preserve">will be </w:t>
            </w:r>
            <w:r w:rsidR="00E81A9C">
              <w:rPr>
                <w:rFonts w:eastAsia="Times New Roman" w:cs="Times New Roman"/>
                <w:sz w:val="28"/>
                <w:szCs w:val="28"/>
                <w:lang w:val="en-US" w:eastAsia="en-GB"/>
              </w:rPr>
              <w:t>contacted for the next step of the recruitment process</w:t>
            </w:r>
          </w:p>
          <w:p w14:paraId="3752B5A6" w14:textId="31C9F423" w:rsidR="005D544F" w:rsidRPr="0085185B" w:rsidRDefault="005D544F" w:rsidP="00E81A9C">
            <w:pPr>
              <w:spacing w:after="100" w:line="252" w:lineRule="auto"/>
              <w:jc w:val="center"/>
              <w:rPr>
                <w:rFonts w:eastAsia="Times New Roman" w:cs="Times New Roman"/>
                <w:sz w:val="44"/>
                <w:szCs w:val="44"/>
                <w:lang w:val="en-US" w:eastAsia="en-GB"/>
              </w:rPr>
            </w:pPr>
            <w:r w:rsidRPr="0085185B">
              <w:rPr>
                <w:rFonts w:cstheme="minorHAnsi"/>
                <w:b/>
                <w:sz w:val="44"/>
                <w:szCs w:val="44"/>
                <w:shd w:val="clear" w:color="auto" w:fill="000000" w:themeFill="text1"/>
              </w:rPr>
              <w:t>The closing time for receipts of appl</w:t>
            </w:r>
            <w:r w:rsidR="000C5338">
              <w:rPr>
                <w:rFonts w:cstheme="minorHAnsi"/>
                <w:b/>
                <w:sz w:val="44"/>
                <w:szCs w:val="44"/>
                <w:shd w:val="clear" w:color="auto" w:fill="000000" w:themeFill="text1"/>
              </w:rPr>
              <w:t>i</w:t>
            </w:r>
            <w:r w:rsidR="00E81A9C">
              <w:rPr>
                <w:rFonts w:cstheme="minorHAnsi"/>
                <w:b/>
                <w:sz w:val="44"/>
                <w:szCs w:val="44"/>
                <w:shd w:val="clear" w:color="auto" w:fill="000000" w:themeFill="text1"/>
              </w:rPr>
              <w:t xml:space="preserve">cations is 23:00hrs on Sunday </w:t>
            </w:r>
            <w:del w:id="10" w:author="Michael Cosmas Ihuya" w:date="2025-06-09T17:38:00Z" w16du:dateUtc="2025-06-09T14:38:00Z">
              <w:r w:rsidR="002C51BE" w:rsidDel="00D81191">
                <w:rPr>
                  <w:rFonts w:cstheme="minorHAnsi"/>
                  <w:b/>
                  <w:sz w:val="44"/>
                  <w:szCs w:val="44"/>
                  <w:shd w:val="clear" w:color="auto" w:fill="000000" w:themeFill="text1"/>
                </w:rPr>
                <w:delText>30</w:delText>
              </w:r>
              <w:r w:rsidR="002C51BE" w:rsidRPr="002C51BE" w:rsidDel="00D81191">
                <w:rPr>
                  <w:rFonts w:cstheme="minorHAnsi"/>
                  <w:b/>
                  <w:sz w:val="44"/>
                  <w:szCs w:val="44"/>
                  <w:shd w:val="clear" w:color="auto" w:fill="000000" w:themeFill="text1"/>
                  <w:vertAlign w:val="superscript"/>
                </w:rPr>
                <w:delText>th</w:delText>
              </w:r>
              <w:r w:rsidR="002C51BE" w:rsidDel="00D81191">
                <w:rPr>
                  <w:rFonts w:cstheme="minorHAnsi"/>
                  <w:b/>
                  <w:sz w:val="44"/>
                  <w:szCs w:val="44"/>
                  <w:shd w:val="clear" w:color="auto" w:fill="000000" w:themeFill="text1"/>
                </w:rPr>
                <w:delText xml:space="preserve"> </w:delText>
              </w:r>
            </w:del>
            <w:ins w:id="11" w:author="Michael Cosmas Ihuya" w:date="2025-06-09T17:38:00Z" w16du:dateUtc="2025-06-09T14:38:00Z">
              <w:r w:rsidR="00D81191">
                <w:rPr>
                  <w:rFonts w:cstheme="minorHAnsi"/>
                  <w:b/>
                  <w:sz w:val="44"/>
                  <w:szCs w:val="44"/>
                  <w:shd w:val="clear" w:color="auto" w:fill="000000" w:themeFill="text1"/>
                </w:rPr>
                <w:t>29</w:t>
              </w:r>
              <w:r w:rsidR="00D81191" w:rsidRPr="002C51BE">
                <w:rPr>
                  <w:rFonts w:cstheme="minorHAnsi"/>
                  <w:b/>
                  <w:sz w:val="44"/>
                  <w:szCs w:val="44"/>
                  <w:shd w:val="clear" w:color="auto" w:fill="000000" w:themeFill="text1"/>
                  <w:vertAlign w:val="superscript"/>
                </w:rPr>
                <w:t>th</w:t>
              </w:r>
              <w:r w:rsidR="00D81191">
                <w:rPr>
                  <w:rFonts w:cstheme="minorHAnsi"/>
                  <w:b/>
                  <w:sz w:val="44"/>
                  <w:szCs w:val="44"/>
                  <w:shd w:val="clear" w:color="auto" w:fill="000000" w:themeFill="text1"/>
                </w:rPr>
                <w:t xml:space="preserve"> </w:t>
              </w:r>
            </w:ins>
            <w:ins w:id="12" w:author="Michael Cosmas Ihuya" w:date="2025-06-09T17:00:00Z" w16du:dateUtc="2025-06-09T14:00:00Z">
              <w:r w:rsidR="00E80392">
                <w:rPr>
                  <w:rFonts w:cstheme="minorHAnsi"/>
                  <w:b/>
                  <w:sz w:val="44"/>
                  <w:szCs w:val="44"/>
                  <w:shd w:val="clear" w:color="auto" w:fill="000000" w:themeFill="text1"/>
                </w:rPr>
                <w:t>June</w:t>
              </w:r>
            </w:ins>
            <w:del w:id="13" w:author="Michael Cosmas Ihuya" w:date="2025-06-09T17:00:00Z" w16du:dateUtc="2025-06-09T14:00:00Z">
              <w:r w:rsidR="002C51BE" w:rsidDel="00E80392">
                <w:rPr>
                  <w:rFonts w:cstheme="minorHAnsi"/>
                  <w:b/>
                  <w:sz w:val="44"/>
                  <w:szCs w:val="44"/>
                  <w:shd w:val="clear" w:color="auto" w:fill="000000" w:themeFill="text1"/>
                </w:rPr>
                <w:delText>May</w:delText>
              </w:r>
            </w:del>
            <w:r w:rsidR="00E81A9C">
              <w:rPr>
                <w:rFonts w:cstheme="minorHAnsi"/>
                <w:b/>
                <w:sz w:val="44"/>
                <w:szCs w:val="44"/>
                <w:shd w:val="clear" w:color="auto" w:fill="000000" w:themeFill="text1"/>
              </w:rPr>
              <w:t xml:space="preserve"> 202</w:t>
            </w:r>
            <w:r w:rsidR="002C51BE">
              <w:rPr>
                <w:rFonts w:cstheme="minorHAnsi"/>
                <w:b/>
                <w:sz w:val="44"/>
                <w:szCs w:val="44"/>
                <w:shd w:val="clear" w:color="auto" w:fill="000000" w:themeFill="text1"/>
              </w:rPr>
              <w:t>5</w:t>
            </w:r>
            <w:r w:rsidRPr="0085185B">
              <w:rPr>
                <w:rFonts w:cstheme="minorHAnsi"/>
                <w:b/>
                <w:sz w:val="44"/>
                <w:szCs w:val="44"/>
                <w:shd w:val="clear" w:color="auto" w:fill="000000" w:themeFill="text1"/>
              </w:rPr>
              <w:t>, local time in Tanzania.</w:t>
            </w:r>
          </w:p>
        </w:tc>
      </w:tr>
    </w:tbl>
    <w:p w14:paraId="21310098" w14:textId="2911B501" w:rsidR="004B12D0" w:rsidRPr="00174792" w:rsidRDefault="004B12D0" w:rsidP="005D544F">
      <w:pPr>
        <w:spacing w:after="100" w:line="252" w:lineRule="auto"/>
        <w:jc w:val="both"/>
        <w:rPr>
          <w:rFonts w:cstheme="minorHAnsi"/>
          <w:sz w:val="28"/>
          <w:szCs w:val="28"/>
        </w:rPr>
      </w:pPr>
    </w:p>
    <w:sectPr w:rsidR="004B12D0" w:rsidRPr="00174792" w:rsidSect="0085185B">
      <w:pgSz w:w="11906" w:h="16838"/>
      <w:pgMar w:top="284" w:right="849" w:bottom="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E204B36"/>
    <w:multiLevelType w:val="hybridMultilevel"/>
    <w:tmpl w:val="1CD0D7EA"/>
    <w:lvl w:ilvl="0" w:tplc="4CA822D8">
      <w:start w:val="5"/>
      <w:numFmt w:val="bullet"/>
      <w:lvlText w:val="-"/>
      <w:lvlJc w:val="left"/>
      <w:pPr>
        <w:ind w:left="720" w:hanging="360"/>
      </w:pPr>
      <w:rPr>
        <w:rFonts w:ascii="Calibri" w:eastAsia="Times New Roman" w:hAnsi="Calibri" w:cs="Calibri" w:hint="default"/>
        <w:sz w:val="22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9421747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ichael Cosmas Ihuya">
    <w15:presenceInfo w15:providerId="AD" w15:userId="S::ihuyamichael@tecden.or.tz::9165f051-2ff9-49e0-85be-6ed1d693b9b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4"/>
  <w:proofState w:spelling="clean" w:grammar="clean"/>
  <w:trackRevision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879CB"/>
    <w:rsid w:val="0001552D"/>
    <w:rsid w:val="00035F8B"/>
    <w:rsid w:val="00041491"/>
    <w:rsid w:val="00047FC3"/>
    <w:rsid w:val="000543D7"/>
    <w:rsid w:val="000721EA"/>
    <w:rsid w:val="000A688A"/>
    <w:rsid w:val="000B42FD"/>
    <w:rsid w:val="000C5338"/>
    <w:rsid w:val="000D0D54"/>
    <w:rsid w:val="00113B33"/>
    <w:rsid w:val="00174792"/>
    <w:rsid w:val="001879CB"/>
    <w:rsid w:val="001C1FA0"/>
    <w:rsid w:val="001F2464"/>
    <w:rsid w:val="0021570E"/>
    <w:rsid w:val="00273750"/>
    <w:rsid w:val="002C1DC2"/>
    <w:rsid w:val="002C51BE"/>
    <w:rsid w:val="002D0046"/>
    <w:rsid w:val="002F4291"/>
    <w:rsid w:val="00314D8F"/>
    <w:rsid w:val="003201BB"/>
    <w:rsid w:val="00325BCE"/>
    <w:rsid w:val="00326EF9"/>
    <w:rsid w:val="00333BC6"/>
    <w:rsid w:val="00336EDC"/>
    <w:rsid w:val="00356341"/>
    <w:rsid w:val="00393C6D"/>
    <w:rsid w:val="003E7961"/>
    <w:rsid w:val="00405AAF"/>
    <w:rsid w:val="00443C5C"/>
    <w:rsid w:val="00487743"/>
    <w:rsid w:val="004B12D0"/>
    <w:rsid w:val="004C1363"/>
    <w:rsid w:val="004C6F9B"/>
    <w:rsid w:val="004F11E3"/>
    <w:rsid w:val="0058184E"/>
    <w:rsid w:val="005B48C8"/>
    <w:rsid w:val="005C7123"/>
    <w:rsid w:val="005D544F"/>
    <w:rsid w:val="005F26FD"/>
    <w:rsid w:val="00661D96"/>
    <w:rsid w:val="00666D93"/>
    <w:rsid w:val="006758FE"/>
    <w:rsid w:val="006C4FEB"/>
    <w:rsid w:val="006F39ED"/>
    <w:rsid w:val="00706B74"/>
    <w:rsid w:val="00750327"/>
    <w:rsid w:val="007607C7"/>
    <w:rsid w:val="007B3D7F"/>
    <w:rsid w:val="007B3E03"/>
    <w:rsid w:val="007D3F02"/>
    <w:rsid w:val="007D5DB5"/>
    <w:rsid w:val="00813FE8"/>
    <w:rsid w:val="008158FD"/>
    <w:rsid w:val="00821CAA"/>
    <w:rsid w:val="0085185B"/>
    <w:rsid w:val="00862D45"/>
    <w:rsid w:val="008779B1"/>
    <w:rsid w:val="008D3EA4"/>
    <w:rsid w:val="008F39E1"/>
    <w:rsid w:val="00913CD8"/>
    <w:rsid w:val="00936DDF"/>
    <w:rsid w:val="00944546"/>
    <w:rsid w:val="009B3D79"/>
    <w:rsid w:val="00A55DEB"/>
    <w:rsid w:val="00A95F53"/>
    <w:rsid w:val="00AB4A59"/>
    <w:rsid w:val="00AD1B17"/>
    <w:rsid w:val="00AF4982"/>
    <w:rsid w:val="00B3434E"/>
    <w:rsid w:val="00B521EE"/>
    <w:rsid w:val="00B661EE"/>
    <w:rsid w:val="00B74B24"/>
    <w:rsid w:val="00B839D0"/>
    <w:rsid w:val="00B85858"/>
    <w:rsid w:val="00BA6EB8"/>
    <w:rsid w:val="00BC4D7F"/>
    <w:rsid w:val="00C013AA"/>
    <w:rsid w:val="00C55D26"/>
    <w:rsid w:val="00C701AC"/>
    <w:rsid w:val="00C829DA"/>
    <w:rsid w:val="00CA70F2"/>
    <w:rsid w:val="00CF4BE8"/>
    <w:rsid w:val="00D01B18"/>
    <w:rsid w:val="00D0505C"/>
    <w:rsid w:val="00D12A2E"/>
    <w:rsid w:val="00D24F7D"/>
    <w:rsid w:val="00D34C12"/>
    <w:rsid w:val="00D448D5"/>
    <w:rsid w:val="00D70015"/>
    <w:rsid w:val="00D77A94"/>
    <w:rsid w:val="00D81191"/>
    <w:rsid w:val="00D82E24"/>
    <w:rsid w:val="00E018DC"/>
    <w:rsid w:val="00E17026"/>
    <w:rsid w:val="00E309FF"/>
    <w:rsid w:val="00E72E8D"/>
    <w:rsid w:val="00E80392"/>
    <w:rsid w:val="00E81A9C"/>
    <w:rsid w:val="00E94104"/>
    <w:rsid w:val="00EC0F4C"/>
    <w:rsid w:val="00EF0F53"/>
    <w:rsid w:val="00F27C47"/>
    <w:rsid w:val="00FB0F91"/>
    <w:rsid w:val="00FC5A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B697A9"/>
  <w15:docId w15:val="{EE56C59D-F522-4A72-9ACA-9084681AF3E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0B42FD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B42FD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B42FD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B42F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B42FD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B42F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B42FD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0B42FD"/>
    <w:rPr>
      <w:color w:val="0563C1" w:themeColor="hyperlink"/>
      <w:u w:val="single"/>
    </w:rPr>
  </w:style>
  <w:style w:type="paragraph" w:styleId="ListParagraph">
    <w:name w:val="List Paragraph"/>
    <w:basedOn w:val="Normal"/>
    <w:uiPriority w:val="34"/>
    <w:qFormat/>
    <w:rsid w:val="00AB4A59"/>
    <w:pPr>
      <w:ind w:left="720"/>
      <w:contextualSpacing/>
    </w:pPr>
  </w:style>
  <w:style w:type="paragraph" w:styleId="Revision">
    <w:name w:val="Revision"/>
    <w:hidden/>
    <w:uiPriority w:val="99"/>
    <w:semiHidden/>
    <w:rsid w:val="00E80392"/>
    <w:pPr>
      <w:spacing w:after="0" w:line="240" w:lineRule="auto"/>
    </w:pPr>
  </w:style>
  <w:style w:type="character" w:styleId="FollowedHyperlink">
    <w:name w:val="FollowedHyperlink"/>
    <w:basedOn w:val="DefaultParagraphFont"/>
    <w:uiPriority w:val="99"/>
    <w:semiHidden/>
    <w:unhideWhenUsed/>
    <w:rsid w:val="00041491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63492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5642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385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751948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09645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35337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993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1502127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750126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389502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06239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single" w:sz="6" w:space="0" w:color="E5E3E3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569848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434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2938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156131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876199">
                                                                  <w:marLeft w:val="405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804578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366414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786566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9557906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756988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880585063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893657927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single" w:sz="6" w:space="15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98974534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18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79857230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140679109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940941524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  <w:divsChild>
                                                                                                                <w:div w:id="1717120026">
                                                                                                                  <w:marLeft w:val="0"/>
                                                                                                                  <w:marRight w:val="0"/>
                                                                                                                  <w:marTop w:val="0"/>
                                                                                                                  <w:marBottom w:val="0"/>
                                                                                                                  <w:divBdr>
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</w:divBdr>
                                                                                                                  <w:divsChild>
                                                                                                                    <w:div w:id="1442215066">
                                                                                                                      <w:marLeft w:val="0"/>
                                                                                                                      <w:marRight w:val="0"/>
                                                                                                                      <w:marTop w:val="0"/>
                                                                                                                      <w:marBottom w:val="0"/>
                                                                                                                      <w:divBdr>
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</w:divBdr>
                                                                                                                      <w:divsChild>
                                                                                                                        <w:div w:id="295986118">
                                                                                                                          <w:marLeft w:val="0"/>
                                                                                                                          <w:marRight w:val="0"/>
                                                                                                                          <w:marTop w:val="0"/>
                                                                                                                          <w:marBottom w:val="0"/>
                                                                                                                          <w:divBdr>
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</w:divBdr>
                                                                                                                          <w:divsChild>
                                                                                                                            <w:div w:id="1923292331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864975809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351687642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175219355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  <w:div w:id="405886138">
                                                                                                                              <w:marLeft w:val="0"/>
                                                                                                                              <w:marRight w:val="0"/>
                                                                                                                              <w:marTop w:val="0"/>
                                                                                                                              <w:marBottom w:val="0"/>
                                                                                                                              <w:divBdr>
                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                </w:divBdr>
                                                                                                                            </w:div>
                                                                                                                          </w:divsChild>
                                                                                                                        </w:div>
                                                                                                                      </w:divsChild>
                                                                                                                    </w:div>
                                                                                                                  </w:divsChild>
                                                                                                                </w:div>
                                                                                                              </w:divsChild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tecden.or.tz/" TargetMode="External"/><Relationship Id="rId3" Type="http://schemas.openxmlformats.org/officeDocument/2006/relationships/styles" Target="styles.xml"/><Relationship Id="rId7" Type="http://schemas.openxmlformats.org/officeDocument/2006/relationships/hyperlink" Target="https://www.tecden.or.tz/" TargetMode="Externa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11" Type="http://schemas.microsoft.com/office/2011/relationships/people" Target="people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jobstz@childrenincrossfir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5ABACC-10F8-45FE-84E4-6EA8B632B11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339</Words>
  <Characters>1938</Characters>
  <Application>Microsoft Office Word</Application>
  <DocSecurity>4</DocSecurity>
  <Lines>16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2273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Craig</dc:creator>
  <cp:lastModifiedBy>Michael Ihuya</cp:lastModifiedBy>
  <cp:revision>2</cp:revision>
  <dcterms:created xsi:type="dcterms:W3CDTF">2025-06-09T14:40:00Z</dcterms:created>
  <dcterms:modified xsi:type="dcterms:W3CDTF">2025-06-09T14:40:00Z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a8e0d49295eb93b4366c08c06d6f14aee4904e73c1d3f05c7266ec30da1f298e</vt:lpwstr>
  </property>
</Properties>
</file>